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r>
        <w:t xml:space="preserve">zapsaná v OR Krajského soudu v Hradci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2FDD552C" w14:textId="506F76E9" w:rsidR="00892390" w:rsidRPr="00470A39" w:rsidRDefault="00892390" w:rsidP="00302558">
      <w:pPr>
        <w:jc w:val="both"/>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8A3E72">
        <w:rPr>
          <w:rFonts w:cstheme="minorHAnsi"/>
          <w:b/>
        </w:rPr>
        <w:t>ZDRAVOTNICKÉ TECHNIKY PRO OBORY</w:t>
      </w:r>
      <w:r w:rsidR="004D4C79">
        <w:rPr>
          <w:rFonts w:cstheme="minorHAnsi"/>
          <w:b/>
        </w:rPr>
        <w:t xml:space="preserve"> NÁVAZNÉ PÉČE</w:t>
      </w:r>
      <w:r w:rsidR="00160E78">
        <w:t xml:space="preserve">, </w:t>
      </w:r>
      <w:r w:rsidRPr="009E2557">
        <w:t>č</w:t>
      </w:r>
      <w:r w:rsidR="009E2557">
        <w:t>. </w:t>
      </w:r>
      <w:r w:rsidRPr="009E2557">
        <w:t>veřejné zakázky</w:t>
      </w:r>
      <w:r w:rsidRPr="009E2557">
        <w:rPr>
          <w:b/>
        </w:rPr>
        <w:t xml:space="preserve"> VZ/</w:t>
      </w:r>
      <w:r w:rsidR="008A3E72">
        <w:rPr>
          <w:b/>
        </w:rPr>
        <w:t>6</w:t>
      </w:r>
      <w:r w:rsidRPr="009E2557">
        <w:rPr>
          <w:b/>
        </w:rPr>
        <w:t>/</w:t>
      </w:r>
      <w:r w:rsidR="007C3E35" w:rsidRPr="009E2557">
        <w:rPr>
          <w:b/>
        </w:rPr>
        <w:t>201</w:t>
      </w:r>
      <w:r w:rsidR="008A3E72">
        <w:rPr>
          <w:b/>
        </w:rPr>
        <w:t>9</w:t>
      </w:r>
      <w:r w:rsidR="00132C2C">
        <w:rPr>
          <w:b/>
        </w:rPr>
        <w:t>/IROP2/VZ2</w:t>
      </w:r>
      <w:r w:rsidR="00786FB0">
        <w:rPr>
          <w:b/>
        </w:rPr>
        <w:t xml:space="preserve">, </w:t>
      </w:r>
      <w:r w:rsidR="00A86FD4">
        <w:rPr>
          <w:b/>
        </w:rPr>
        <w:t>8</w:t>
      </w:r>
      <w:r w:rsidR="008A3E72">
        <w:rPr>
          <w:b/>
        </w:rPr>
        <w:t xml:space="preserve">. </w:t>
      </w:r>
      <w:r w:rsidR="00132C2C">
        <w:rPr>
          <w:b/>
        </w:rPr>
        <w:t>č</w:t>
      </w:r>
      <w:r w:rsidR="008A3E72" w:rsidRPr="008A3E72">
        <w:rPr>
          <w:b/>
        </w:rPr>
        <w:t>ást</w:t>
      </w:r>
      <w:r w:rsidR="00132C2C">
        <w:rPr>
          <w:b/>
        </w:rPr>
        <w:t xml:space="preserve"> -</w:t>
      </w:r>
      <w:r w:rsidRPr="008A3E72">
        <w:rPr>
          <w:b/>
        </w:rPr>
        <w:t xml:space="preserve"> </w:t>
      </w:r>
      <w:r w:rsidRPr="009E2557">
        <w:rPr>
          <w:b/>
        </w:rPr>
        <w:t xml:space="preserve"> </w:t>
      </w:r>
      <w:r w:rsidR="00A86FD4">
        <w:rPr>
          <w:b/>
        </w:rPr>
        <w:t>SHAVER PRO ARTROSKOPII</w:t>
      </w:r>
    </w:p>
    <w:p w14:paraId="71DC36D2" w14:textId="77777777" w:rsidR="00302558" w:rsidRDefault="00302558" w:rsidP="00302558">
      <w:pPr>
        <w:jc w:val="both"/>
      </w:pPr>
      <w:bookmarkStart w:id="0" w:name="_GoBack"/>
      <w:bookmarkEnd w:id="0"/>
    </w:p>
    <w:p w14:paraId="2830063C" w14:textId="77777777" w:rsidR="00302558" w:rsidRDefault="00302558" w:rsidP="00302558">
      <w:pPr>
        <w:jc w:val="both"/>
      </w:pPr>
    </w:p>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420E685E" w14:textId="77777777" w:rsidR="003E7FC3" w:rsidRPr="003E7FC3" w:rsidRDefault="009E2557" w:rsidP="005B5F0C">
      <w:pPr>
        <w:pStyle w:val="Odstavecseseznamem"/>
        <w:numPr>
          <w:ilvl w:val="0"/>
          <w:numId w:val="6"/>
        </w:numPr>
      </w:pPr>
      <w:r>
        <w:t xml:space="preserve">Prodávající </w:t>
      </w:r>
      <w:r w:rsidR="00892390">
        <w:t xml:space="preserve">se </w:t>
      </w:r>
      <w:r w:rsidR="00CA0AD2">
        <w:t xml:space="preserve">tímto zavazuje, že dodá kupujícímu soubor zdravotnických prostředků: </w:t>
      </w:r>
    </w:p>
    <w:p w14:paraId="3BEEF07C" w14:textId="029ABB59" w:rsidR="004D4C79" w:rsidRDefault="00A86FD4" w:rsidP="004D4C79">
      <w:pPr>
        <w:pStyle w:val="Odstavecseseznamem"/>
        <w:numPr>
          <w:ilvl w:val="0"/>
          <w:numId w:val="34"/>
        </w:numPr>
        <w:rPr>
          <w:rFonts w:cs="Tahoma"/>
          <w:b/>
          <w:color w:val="000000"/>
          <w:lang w:eastAsia="cs-CZ"/>
        </w:rPr>
      </w:pPr>
      <w:r>
        <w:rPr>
          <w:b/>
        </w:rPr>
        <w:t xml:space="preserve">SHAVER PRO ARTROSKOPII </w:t>
      </w:r>
      <w:r w:rsidR="004D4C79">
        <w:rPr>
          <w:rFonts w:cs="Tahoma"/>
          <w:b/>
          <w:color w:val="000000"/>
          <w:lang w:eastAsia="cs-CZ"/>
        </w:rPr>
        <w:t xml:space="preserve">– </w:t>
      </w:r>
      <w:r w:rsidR="00481AF9">
        <w:rPr>
          <w:rFonts w:cs="Tahoma"/>
          <w:b/>
          <w:color w:val="000000"/>
          <w:lang w:eastAsia="cs-CZ"/>
        </w:rPr>
        <w:t>1</w:t>
      </w:r>
      <w:r w:rsidR="004709A5">
        <w:rPr>
          <w:rFonts w:cs="Tahoma"/>
          <w:b/>
          <w:color w:val="000000"/>
          <w:lang w:eastAsia="cs-CZ"/>
        </w:rPr>
        <w:t xml:space="preserve"> </w:t>
      </w:r>
      <w:r w:rsidR="008A3E72">
        <w:rPr>
          <w:rFonts w:cs="Tahoma"/>
          <w:b/>
          <w:color w:val="000000"/>
          <w:lang w:eastAsia="cs-CZ"/>
        </w:rPr>
        <w:t>kus</w:t>
      </w:r>
    </w:p>
    <w:p w14:paraId="05303F90" w14:textId="5B496430" w:rsidR="00832ECA" w:rsidRDefault="009B0E77" w:rsidP="003D3B1F">
      <w:pPr>
        <w:ind w:left="709"/>
      </w:pPr>
      <w:r>
        <w:t xml:space="preserve">přičemž </w:t>
      </w:r>
      <w:r w:rsidR="00CA0AD2">
        <w:t>výrobc</w:t>
      </w:r>
      <w:r w:rsidR="00D246D3">
        <w:t>e</w:t>
      </w:r>
      <w:r w:rsidR="00CA0AD2">
        <w:t xml:space="preserve">, konkrétní typ a parametry </w:t>
      </w:r>
      <w:r>
        <w:t xml:space="preserve">každého z nich </w:t>
      </w:r>
      <w:r w:rsidR="00CA0AD2">
        <w:t>jsou uvedeny v nabídce prodávajícího podané k rukám kupujícího v rámci</w:t>
      </w:r>
      <w:r w:rsidR="009E2557">
        <w:t xml:space="preserve"> výše uvedeného zadávacího řízení</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6484CCB5" w:rsidR="00040723" w:rsidRDefault="00040723" w:rsidP="005B5F0C">
      <w:pPr>
        <w:pStyle w:val="Odstavecseseznamem"/>
        <w:numPr>
          <w:ilvl w:val="0"/>
          <w:numId w:val="4"/>
        </w:numPr>
      </w:pPr>
      <w:r>
        <w:t>zadávací dokumentací veřejné zakáz</w:t>
      </w:r>
      <w:r w:rsidR="009B0E7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6F2CFB4" w:rsidR="00510866" w:rsidRDefault="00510866" w:rsidP="00510866">
      <w:pPr>
        <w:ind w:firstLine="360"/>
      </w:pPr>
      <w:r>
        <w:t>Následující dokumenty jsou nedílnou součástí kupní smlouvy</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1:</w:t>
      </w:r>
      <w:r w:rsidRPr="00E54D27">
        <w:rPr>
          <w:iCs/>
        </w:rPr>
        <w:t xml:space="preserve"> </w:t>
      </w:r>
      <w:r w:rsidR="002D2A68">
        <w:rPr>
          <w:bCs/>
        </w:rPr>
        <w:t>Cenový rozpočet</w:t>
      </w:r>
      <w:r w:rsidRPr="00E54D27">
        <w:rPr>
          <w:iCs/>
        </w:rPr>
        <w:t xml:space="preserve"> </w:t>
      </w:r>
    </w:p>
    <w:p w14:paraId="5C34B8AB" w14:textId="79E42AA7" w:rsidR="00510866" w:rsidRPr="00E54D27" w:rsidRDefault="00510866" w:rsidP="00510866">
      <w:pPr>
        <w:numPr>
          <w:ilvl w:val="0"/>
          <w:numId w:val="4"/>
        </w:numPr>
        <w:tabs>
          <w:tab w:val="left" w:pos="1134"/>
        </w:tabs>
        <w:suppressAutoHyphens/>
        <w:spacing w:before="40" w:after="40"/>
        <w:rPr>
          <w:bCs/>
        </w:rPr>
      </w:pPr>
      <w:r w:rsidRPr="00E54D27">
        <w:rPr>
          <w:bCs/>
        </w:rPr>
        <w:t>příloha č. 2:</w:t>
      </w:r>
      <w:r w:rsidRPr="00E54D27">
        <w:rPr>
          <w:iCs/>
        </w:rPr>
        <w:t xml:space="preserve"> </w:t>
      </w:r>
      <w:r w:rsidRPr="00E54D27">
        <w:rPr>
          <w:bCs/>
        </w:rPr>
        <w:t xml:space="preserve">Technická specifikace předmětu plnění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1D154EA2"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3EE3EB0D" w:rsidR="003D579B" w:rsidRPr="008415F4" w:rsidRDefault="00BB0391" w:rsidP="00B17E55">
      <w:pPr>
        <w:pStyle w:val="Odstavecseseznamem"/>
        <w:numPr>
          <w:ilvl w:val="0"/>
          <w:numId w:val="8"/>
        </w:numPr>
      </w:pPr>
      <w:r w:rsidRPr="008415F4">
        <w:t xml:space="preserve">Dodání předmětu koupě se sjednává ve lhůtě </w:t>
      </w:r>
      <w:r w:rsidR="008415F4" w:rsidRPr="008415F4">
        <w:t xml:space="preserve">60 </w:t>
      </w:r>
      <w:r w:rsidRPr="008415F4">
        <w:t xml:space="preserve">dnů od doručení písemné výzvy kupujícího prodávajícímu. </w:t>
      </w:r>
      <w:r w:rsidR="00C509B1" w:rsidRPr="008415F4">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046561D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54354B"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54354B">
        <w:t xml:space="preserve">a fakturována </w:t>
      </w:r>
      <w:r w:rsidR="0054354B" w:rsidRPr="00DA7B37">
        <w:t>podle předpisů platných v době uskutečnění zdanitelného plnění.</w:t>
      </w:r>
      <w:r w:rsidR="0054354B">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13E0C9FD"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9B0E77">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7AED31AD" w14:textId="2BE21A7A" w:rsidR="00832ECA" w:rsidRDefault="00BB0391" w:rsidP="004D4C79">
      <w:pPr>
        <w:pStyle w:val="Odstavecseseznamem"/>
        <w:numPr>
          <w:ilvl w:val="0"/>
          <w:numId w:val="10"/>
        </w:numPr>
      </w:pPr>
      <w:r>
        <w:t>Prodávající je povinen k</w:t>
      </w:r>
      <w:r w:rsidR="00BA4C52" w:rsidRPr="00BA4C52">
        <w:t xml:space="preserve">aždý daňový doklad </w:t>
      </w:r>
      <w:r>
        <w:t>označit</w:t>
      </w:r>
      <w:r w:rsidR="00BA4C52" w:rsidRPr="00BA4C52">
        <w:t xml:space="preserve"> </w:t>
      </w:r>
      <w:r w:rsidR="00510866">
        <w:t>následujícím názvem a číslem projektu,</w:t>
      </w:r>
      <w:r w:rsidR="00510866" w:rsidRPr="00510866">
        <w:t xml:space="preserve"> </w:t>
      </w:r>
      <w:r w:rsidR="00AB7837" w:rsidRPr="00510866">
        <w:t>„</w:t>
      </w:r>
      <w:r w:rsidR="00AB7837" w:rsidRPr="00ED0FAE">
        <w:t xml:space="preserve">Modernizace a obnova zdravotnické přístrojové </w:t>
      </w:r>
      <w:r w:rsidR="00AB7837">
        <w:t xml:space="preserve"> </w:t>
      </w:r>
      <w:r w:rsidR="00AB7837" w:rsidRPr="00ED0FAE">
        <w:t xml:space="preserve">techniky“ </w:t>
      </w:r>
      <w:r w:rsidR="00AB7837" w:rsidRPr="00510866">
        <w:t>–</w:t>
      </w:r>
      <w:r w:rsidR="004D4C79">
        <w:t xml:space="preserve"> </w:t>
      </w:r>
      <w:proofErr w:type="spellStart"/>
      <w:r w:rsidR="004D4C79">
        <w:t>reg</w:t>
      </w:r>
      <w:proofErr w:type="spellEnd"/>
      <w:r w:rsidR="004D4C79">
        <w:t xml:space="preserve">. </w:t>
      </w:r>
      <w:proofErr w:type="gramStart"/>
      <w:r w:rsidR="004D4C79">
        <w:t>číslo</w:t>
      </w:r>
      <w:proofErr w:type="gramEnd"/>
      <w:r w:rsidR="004D4C79">
        <w:t xml:space="preserve"> </w:t>
      </w:r>
      <w:r w:rsidR="00AB7837" w:rsidRPr="00510866">
        <w:t xml:space="preserve"> </w:t>
      </w:r>
      <w:r w:rsidR="00AB7837" w:rsidRPr="004D4C79">
        <w:t>CZ.06.2.56/0.0/0.0/16_043/0001517</w:t>
      </w:r>
      <w:r w:rsidR="00AB7837" w:rsidRPr="00510866">
        <w:t>.</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31B199C5" w:rsidR="006E3B55" w:rsidRDefault="00ED7098" w:rsidP="00ED7098">
      <w:pPr>
        <w:pStyle w:val="Odstavecseseznamem"/>
        <w:numPr>
          <w:ilvl w:val="0"/>
          <w:numId w:val="13"/>
        </w:numPr>
      </w:pPr>
      <w:r>
        <w:lastRenderedPageBreak/>
        <w:t xml:space="preserve">Kupující se zavazuje poskytnout prodávajícímu nezbytnou součinnost při </w:t>
      </w:r>
      <w:r w:rsidR="009B0E77">
        <w:t xml:space="preserve">předání </w:t>
      </w:r>
      <w:r>
        <w:t xml:space="preserve">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764EF716" w:rsidR="00AE5B18" w:rsidRDefault="006E3B55" w:rsidP="00AE5B18">
      <w:pPr>
        <w:pStyle w:val="Odstavecseseznamem"/>
        <w:numPr>
          <w:ilvl w:val="0"/>
          <w:numId w:val="13"/>
        </w:numPr>
      </w:pPr>
      <w:r>
        <w:t xml:space="preserve">Při předání </w:t>
      </w:r>
      <w:r w:rsidR="00ED7098">
        <w:t xml:space="preserve">předmětu koupě prodávající </w:t>
      </w:r>
      <w:r w:rsidR="009B0E77">
        <w:t xml:space="preserve">předá kupujícímu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E69F06A"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lastRenderedPageBreak/>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49211C2E" w:rsidR="00CA0AD2" w:rsidRDefault="005B3AA1" w:rsidP="003D3B1F">
      <w:pPr>
        <w:ind w:firstLine="708"/>
      </w:pPr>
      <w:r>
        <w:t>Tím není dotčeno právo odstoupit od smlouvy dle čl. X</w:t>
      </w:r>
      <w:r w:rsidR="00586F62">
        <w:t>I</w:t>
      </w:r>
      <w:r w:rsidR="0099769B">
        <w:t>I</w:t>
      </w:r>
      <w:r w:rsidR="00586F62">
        <w:t>.</w:t>
      </w:r>
      <w:r>
        <w:t xml:space="preserve"> odst. 1</w:t>
      </w:r>
      <w:r w:rsidR="00586F62">
        <w:t xml:space="preserve"> a § 223 zák. č. 134/2016 Sb</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lastRenderedPageBreak/>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13173E3E"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235/2004 Sb. </w:t>
      </w:r>
      <w:r w:rsidR="00103ABD">
        <w:t>o</w:t>
      </w:r>
      <w:r w:rsidRPr="00B80548">
        <w:t xml:space="preserve"> dani z přidané hodnoty, ve znění pozdějších předpisů.</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3C77668E" w14:textId="48DA07DC" w:rsidR="0051576A" w:rsidRDefault="00B45212" w:rsidP="00E82D2D">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F84538">
        <w:t>, a o takovém uveřejnění bude bez prodlení písemně (e-mailem) informovat prodávajícího.</w:t>
      </w:r>
      <w:r w:rsidR="00F25131">
        <w:t xml:space="preserve">  </w:t>
      </w:r>
    </w:p>
    <w:p w14:paraId="6E130A84" w14:textId="77777777" w:rsidR="001B2805" w:rsidRDefault="001B2805" w:rsidP="001B2805">
      <w:pPr>
        <w:ind w:left="360"/>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45B6C65F" w14:textId="77777777" w:rsidR="00C54A79" w:rsidRDefault="00C54A79" w:rsidP="00277833"/>
    <w:p w14:paraId="6D59BCDE" w14:textId="77777777" w:rsidR="00F203E3" w:rsidRDefault="00F203E3" w:rsidP="00F203E3">
      <w:r>
        <w:t>V Havlíčkově Brodě dne:</w:t>
      </w:r>
      <w:r>
        <w:tab/>
      </w:r>
      <w:r>
        <w:tab/>
      </w:r>
      <w:r>
        <w:tab/>
      </w:r>
      <w:r>
        <w:tab/>
        <w:t>V ……………………………………dne:</w:t>
      </w:r>
    </w:p>
    <w:p w14:paraId="26AF76DA" w14:textId="77777777" w:rsidR="00F203E3" w:rsidRDefault="00F203E3" w:rsidP="00F203E3"/>
    <w:p w14:paraId="346F59BF" w14:textId="77777777" w:rsidR="00F203E3" w:rsidRDefault="00F203E3" w:rsidP="00F203E3"/>
    <w:p w14:paraId="1BC95628" w14:textId="77777777" w:rsidR="00F203E3" w:rsidRDefault="00F203E3" w:rsidP="00F203E3"/>
    <w:p w14:paraId="2ED2B1FB" w14:textId="77777777" w:rsidR="00F203E3" w:rsidRDefault="00F203E3" w:rsidP="00F203E3"/>
    <w:p w14:paraId="6402A97F" w14:textId="77777777" w:rsidR="00F203E3" w:rsidRDefault="00F203E3" w:rsidP="00F203E3">
      <w:r>
        <w:t>___________________________________</w:t>
      </w:r>
      <w:r>
        <w:tab/>
      </w:r>
      <w:r>
        <w:tab/>
        <w:t>____________________________________</w:t>
      </w:r>
    </w:p>
    <w:p w14:paraId="552D59A2" w14:textId="77777777" w:rsidR="00F203E3" w:rsidRDefault="00F203E3" w:rsidP="00F203E3">
      <w:r>
        <w:t xml:space="preserve">Mgr. David  </w:t>
      </w:r>
      <w:proofErr w:type="spellStart"/>
      <w:r>
        <w:t>Rezničenko</w:t>
      </w:r>
      <w:proofErr w:type="spellEnd"/>
      <w:r>
        <w:t>, MHA</w:t>
      </w:r>
      <w:r>
        <w:tab/>
      </w:r>
      <w:r>
        <w:tab/>
      </w:r>
      <w:r>
        <w:tab/>
      </w:r>
      <w:r>
        <w:tab/>
      </w:r>
    </w:p>
    <w:p w14:paraId="47D4764A" w14:textId="77777777" w:rsidR="00F203E3" w:rsidRDefault="00F203E3" w:rsidP="00F203E3">
      <w:r>
        <w:t xml:space="preserve">ředitel Nemocnice Havlíčkův Brod, </w:t>
      </w:r>
    </w:p>
    <w:p w14:paraId="3CCAD7F0" w14:textId="77777777" w:rsidR="00F203E3" w:rsidRDefault="00F203E3" w:rsidP="00F203E3">
      <w:r>
        <w:t xml:space="preserve">příspěvková organizace </w:t>
      </w:r>
      <w:r>
        <w:tab/>
      </w:r>
      <w:r>
        <w:tab/>
      </w:r>
    </w:p>
    <w:p w14:paraId="4CCAF0F9" w14:textId="77777777" w:rsidR="00F203E3" w:rsidRDefault="00F203E3" w:rsidP="00F203E3">
      <w:r>
        <w:t>(kupující)</w:t>
      </w:r>
      <w:r>
        <w:tab/>
      </w:r>
      <w:r>
        <w:tab/>
      </w:r>
      <w:r>
        <w:tab/>
      </w:r>
      <w:r>
        <w:tab/>
      </w:r>
      <w:r>
        <w:tab/>
      </w:r>
      <w:r>
        <w:tab/>
        <w:t>(prodávající)</w:t>
      </w:r>
    </w:p>
    <w:p w14:paraId="2EF91B21" w14:textId="77777777" w:rsidR="001B013A" w:rsidRDefault="001B013A" w:rsidP="00DD1BA9"/>
    <w:p w14:paraId="208B51AE" w14:textId="77777777" w:rsidR="00F203E3" w:rsidRDefault="00F203E3" w:rsidP="00DD1BA9"/>
    <w:p w14:paraId="5D9006C7" w14:textId="7960DF26" w:rsidR="00F80148" w:rsidRDefault="00F80148" w:rsidP="00DD1BA9">
      <w:r>
        <w:t>+ přílohy</w:t>
      </w:r>
    </w:p>
    <w:p w14:paraId="63CE1DCB" w14:textId="7DBB9BD3"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2C47E7">
        <w:rPr>
          <w:bCs/>
        </w:rPr>
        <w:t>Cenový rozpočet</w:t>
      </w:r>
      <w:r>
        <w:rPr>
          <w:iCs/>
        </w:rPr>
        <w:t xml:space="preserve"> </w:t>
      </w:r>
      <w:r>
        <w:rPr>
          <w:bCs/>
        </w:rPr>
        <w:t>(dle čl. 8.1.1 a přílohy č. 1 zadávací dokumentace)</w:t>
      </w:r>
    </w:p>
    <w:p w14:paraId="0B0AC97C" w14:textId="068C4B13"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54354B">
        <w:rPr>
          <w:bCs/>
        </w:rPr>
        <w:t>povinně použít</w:t>
      </w:r>
      <w:r>
        <w:rPr>
          <w:bCs/>
        </w:rPr>
        <w:t xml:space="preserve">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 technická specifikace předmětu plnění pro část </w:t>
      </w:r>
      <w:ins w:id="1" w:author="Bena Marek" w:date="2019-03-18T20:47:00Z">
        <w:r w:rsidR="007A1311">
          <w:rPr>
            <w:rFonts w:eastAsia="Arial" w:cs="Arial"/>
            <w:color w:val="000000"/>
            <w:kern w:val="1"/>
            <w:lang w:eastAsia="hi-IN" w:bidi="hi-IN"/>
          </w:rPr>
          <w:t>8</w:t>
        </w:r>
      </w:ins>
      <w:del w:id="2" w:author="Bena Marek" w:date="2019-03-18T20:47:00Z">
        <w:r w:rsidRPr="00FA5D96" w:rsidDel="007A1311">
          <w:rPr>
            <w:rFonts w:eastAsia="Arial" w:cs="Arial"/>
            <w:color w:val="000000"/>
            <w:kern w:val="1"/>
            <w:lang w:eastAsia="hi-IN" w:bidi="hi-IN"/>
          </w:rPr>
          <w:delText>1</w:delText>
        </w:r>
      </w:del>
      <w:r>
        <w:rPr>
          <w:rFonts w:eastAsia="Arial" w:cs="Arial"/>
          <w:color w:val="000000"/>
          <w:kern w:val="1"/>
          <w:lang w:eastAsia="hi-IN" w:bidi="hi-IN"/>
        </w:rPr>
        <w:t xml:space="preserve">)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15:restartNumberingAfterBreak="0">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41C46"/>
    <w:rsid w:val="000624FF"/>
    <w:rsid w:val="00083A80"/>
    <w:rsid w:val="00092202"/>
    <w:rsid w:val="000F67CA"/>
    <w:rsid w:val="00103ABD"/>
    <w:rsid w:val="00107BE4"/>
    <w:rsid w:val="00112B25"/>
    <w:rsid w:val="00132C2C"/>
    <w:rsid w:val="00145181"/>
    <w:rsid w:val="00153239"/>
    <w:rsid w:val="00160E78"/>
    <w:rsid w:val="00180D33"/>
    <w:rsid w:val="001B013A"/>
    <w:rsid w:val="001B1D0E"/>
    <w:rsid w:val="001B2805"/>
    <w:rsid w:val="001F0831"/>
    <w:rsid w:val="001F195B"/>
    <w:rsid w:val="00230951"/>
    <w:rsid w:val="00246F3C"/>
    <w:rsid w:val="0026788C"/>
    <w:rsid w:val="00277833"/>
    <w:rsid w:val="00291855"/>
    <w:rsid w:val="002A1C45"/>
    <w:rsid w:val="002C47E7"/>
    <w:rsid w:val="002C53EC"/>
    <w:rsid w:val="002C743B"/>
    <w:rsid w:val="002C796E"/>
    <w:rsid w:val="002D2A68"/>
    <w:rsid w:val="00302558"/>
    <w:rsid w:val="003248B4"/>
    <w:rsid w:val="003350E7"/>
    <w:rsid w:val="00347CE7"/>
    <w:rsid w:val="00352DAE"/>
    <w:rsid w:val="003653BA"/>
    <w:rsid w:val="00367502"/>
    <w:rsid w:val="003D266D"/>
    <w:rsid w:val="003D3B1F"/>
    <w:rsid w:val="003D579B"/>
    <w:rsid w:val="003E2EC3"/>
    <w:rsid w:val="003E7FC3"/>
    <w:rsid w:val="003F1D92"/>
    <w:rsid w:val="00404FCA"/>
    <w:rsid w:val="004173B9"/>
    <w:rsid w:val="00444884"/>
    <w:rsid w:val="004528ED"/>
    <w:rsid w:val="004709A5"/>
    <w:rsid w:val="00470A39"/>
    <w:rsid w:val="00477DB2"/>
    <w:rsid w:val="00481AF9"/>
    <w:rsid w:val="004A0D64"/>
    <w:rsid w:val="004D05EB"/>
    <w:rsid w:val="004D3888"/>
    <w:rsid w:val="004D4C79"/>
    <w:rsid w:val="00510866"/>
    <w:rsid w:val="00511FF1"/>
    <w:rsid w:val="00512239"/>
    <w:rsid w:val="0051576A"/>
    <w:rsid w:val="00530B4E"/>
    <w:rsid w:val="0054354B"/>
    <w:rsid w:val="00544243"/>
    <w:rsid w:val="00560DC8"/>
    <w:rsid w:val="00586F62"/>
    <w:rsid w:val="005A7741"/>
    <w:rsid w:val="005B3AA1"/>
    <w:rsid w:val="005B5F0C"/>
    <w:rsid w:val="005C3F3A"/>
    <w:rsid w:val="005E7DD3"/>
    <w:rsid w:val="006015E6"/>
    <w:rsid w:val="00604B85"/>
    <w:rsid w:val="0062603C"/>
    <w:rsid w:val="00633698"/>
    <w:rsid w:val="006828AE"/>
    <w:rsid w:val="006977D5"/>
    <w:rsid w:val="006C349C"/>
    <w:rsid w:val="006C423C"/>
    <w:rsid w:val="006C7129"/>
    <w:rsid w:val="006E3B55"/>
    <w:rsid w:val="006E64C9"/>
    <w:rsid w:val="006F3D08"/>
    <w:rsid w:val="006F46AE"/>
    <w:rsid w:val="00701385"/>
    <w:rsid w:val="00731E0E"/>
    <w:rsid w:val="00744BE0"/>
    <w:rsid w:val="00747668"/>
    <w:rsid w:val="00751D13"/>
    <w:rsid w:val="00756DC2"/>
    <w:rsid w:val="00767A10"/>
    <w:rsid w:val="00786D4A"/>
    <w:rsid w:val="00786FB0"/>
    <w:rsid w:val="007901CE"/>
    <w:rsid w:val="007A1311"/>
    <w:rsid w:val="007C3BA2"/>
    <w:rsid w:val="007C3E35"/>
    <w:rsid w:val="007E23E6"/>
    <w:rsid w:val="00814D2A"/>
    <w:rsid w:val="00815346"/>
    <w:rsid w:val="00824CA2"/>
    <w:rsid w:val="00830F72"/>
    <w:rsid w:val="00832ECA"/>
    <w:rsid w:val="00837ED5"/>
    <w:rsid w:val="008415F4"/>
    <w:rsid w:val="00861616"/>
    <w:rsid w:val="008728D4"/>
    <w:rsid w:val="0088655F"/>
    <w:rsid w:val="00892390"/>
    <w:rsid w:val="008A09EE"/>
    <w:rsid w:val="008A0E94"/>
    <w:rsid w:val="008A3E72"/>
    <w:rsid w:val="008E4D0D"/>
    <w:rsid w:val="008E4D90"/>
    <w:rsid w:val="008F44C3"/>
    <w:rsid w:val="00914507"/>
    <w:rsid w:val="00990A04"/>
    <w:rsid w:val="0099769B"/>
    <w:rsid w:val="009B0E77"/>
    <w:rsid w:val="009D055C"/>
    <w:rsid w:val="009E2557"/>
    <w:rsid w:val="009E7361"/>
    <w:rsid w:val="009F57D9"/>
    <w:rsid w:val="00A212DC"/>
    <w:rsid w:val="00A24AC5"/>
    <w:rsid w:val="00A27990"/>
    <w:rsid w:val="00A7439E"/>
    <w:rsid w:val="00A75F95"/>
    <w:rsid w:val="00A8161F"/>
    <w:rsid w:val="00A86FD4"/>
    <w:rsid w:val="00A910C7"/>
    <w:rsid w:val="00A965D1"/>
    <w:rsid w:val="00AB2F8B"/>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4C52"/>
    <w:rsid w:val="00BB0391"/>
    <w:rsid w:val="00BB5A3A"/>
    <w:rsid w:val="00BD06C9"/>
    <w:rsid w:val="00BF0D3C"/>
    <w:rsid w:val="00C20DD7"/>
    <w:rsid w:val="00C44343"/>
    <w:rsid w:val="00C509B1"/>
    <w:rsid w:val="00C50EFC"/>
    <w:rsid w:val="00C54A79"/>
    <w:rsid w:val="00C55DE3"/>
    <w:rsid w:val="00C64182"/>
    <w:rsid w:val="00C82933"/>
    <w:rsid w:val="00C9684B"/>
    <w:rsid w:val="00C96C49"/>
    <w:rsid w:val="00CA0AD2"/>
    <w:rsid w:val="00CA1FF2"/>
    <w:rsid w:val="00CE4192"/>
    <w:rsid w:val="00CE67C9"/>
    <w:rsid w:val="00D2041E"/>
    <w:rsid w:val="00D246D3"/>
    <w:rsid w:val="00D2553F"/>
    <w:rsid w:val="00D27385"/>
    <w:rsid w:val="00D523A1"/>
    <w:rsid w:val="00D66823"/>
    <w:rsid w:val="00D94E87"/>
    <w:rsid w:val="00DC3C56"/>
    <w:rsid w:val="00DD1BA9"/>
    <w:rsid w:val="00DD370B"/>
    <w:rsid w:val="00DE48EA"/>
    <w:rsid w:val="00E03694"/>
    <w:rsid w:val="00E04304"/>
    <w:rsid w:val="00E05695"/>
    <w:rsid w:val="00E30D3F"/>
    <w:rsid w:val="00E318BE"/>
    <w:rsid w:val="00E36979"/>
    <w:rsid w:val="00E54D27"/>
    <w:rsid w:val="00E56DF1"/>
    <w:rsid w:val="00E82D2D"/>
    <w:rsid w:val="00E86535"/>
    <w:rsid w:val="00E90538"/>
    <w:rsid w:val="00EB7CC2"/>
    <w:rsid w:val="00ED7098"/>
    <w:rsid w:val="00EE0DC6"/>
    <w:rsid w:val="00EF11DD"/>
    <w:rsid w:val="00F203E3"/>
    <w:rsid w:val="00F25131"/>
    <w:rsid w:val="00F436FC"/>
    <w:rsid w:val="00F62BCF"/>
    <w:rsid w:val="00F80148"/>
    <w:rsid w:val="00F84538"/>
    <w:rsid w:val="00F97821"/>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15:docId w15:val="{0FB6CA12-3B3F-4F7E-BA08-5E017BE89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nadpis"/>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nadpis">
    <w:name w:val="Subtitle"/>
    <w:basedOn w:val="Normln"/>
    <w:next w:val="Normln"/>
    <w:link w:val="Podnadpis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372463841">
      <w:bodyDiv w:val="1"/>
      <w:marLeft w:val="0"/>
      <w:marRight w:val="0"/>
      <w:marTop w:val="0"/>
      <w:marBottom w:val="0"/>
      <w:divBdr>
        <w:top w:val="none" w:sz="0" w:space="0" w:color="auto"/>
        <w:left w:val="none" w:sz="0" w:space="0" w:color="auto"/>
        <w:bottom w:val="none" w:sz="0" w:space="0" w:color="auto"/>
        <w:right w:val="none" w:sz="0" w:space="0" w:color="auto"/>
      </w:divBdr>
    </w:div>
    <w:div w:id="15271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CDAB62-18B6-43C1-83A0-5C8599A49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6</Pages>
  <Words>1923</Words>
  <Characters>11349</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Bena Marek</cp:lastModifiedBy>
  <cp:revision>26</cp:revision>
  <dcterms:created xsi:type="dcterms:W3CDTF">2018-04-23T15:20:00Z</dcterms:created>
  <dcterms:modified xsi:type="dcterms:W3CDTF">2019-03-18T19:48:00Z</dcterms:modified>
</cp:coreProperties>
</file>